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NEX</w:t>
      </w:r>
      <w:r w:rsidR="00AC7B25">
        <w:rPr>
          <w:rFonts w:ascii="Arial" w:eastAsia="Times New Roman" w:hAnsi="Arial" w:cs="Arial"/>
          <w:b/>
          <w:sz w:val="40"/>
          <w:szCs w:val="40"/>
          <w:lang w:eastAsia="es-ES"/>
        </w:rPr>
        <w:t>O</w:t>
      </w:r>
      <w:r w:rsidR="00E96261" w:rsidRPr="00F36C02">
        <w:rPr>
          <w:rFonts w:ascii="Arial" w:eastAsia="Times New Roman" w:hAnsi="Arial" w:cs="Arial"/>
          <w:b/>
          <w:sz w:val="40"/>
          <w:szCs w:val="40"/>
          <w:lang w:eastAsia="es-ES"/>
        </w:rPr>
        <w:t xml:space="preserve">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w:t>
      </w:r>
      <w:r w:rsidR="00AC7B25">
        <w:rPr>
          <w:rFonts w:ascii="Arial" w:eastAsia="Times New Roman" w:hAnsi="Arial" w:cs="Arial"/>
          <w:b/>
          <w:sz w:val="40"/>
          <w:szCs w:val="40"/>
          <w:lang w:eastAsia="es-ES"/>
        </w:rPr>
        <w:t>ÁMETRO</w:t>
      </w:r>
      <w:r w:rsidRPr="00F36C02">
        <w:rPr>
          <w:rFonts w:ascii="Arial" w:eastAsia="Times New Roman" w:hAnsi="Arial" w:cs="Arial"/>
          <w:b/>
          <w:sz w:val="40"/>
          <w:szCs w:val="40"/>
          <w:lang w:eastAsia="es-ES"/>
        </w:rPr>
        <w:t>/S P</w:t>
      </w:r>
      <w:r w:rsidR="00AC7B25">
        <w:rPr>
          <w:rFonts w:ascii="Arial" w:eastAsia="Times New Roman" w:hAnsi="Arial" w:cs="Arial"/>
          <w:b/>
          <w:sz w:val="40"/>
          <w:szCs w:val="40"/>
          <w:lang w:eastAsia="es-ES"/>
        </w:rPr>
        <w:t>A</w:t>
      </w:r>
      <w:r w:rsidRPr="00F36C02">
        <w:rPr>
          <w:rFonts w:ascii="Arial" w:eastAsia="Times New Roman" w:hAnsi="Arial" w:cs="Arial"/>
          <w:b/>
          <w:sz w:val="40"/>
          <w:szCs w:val="40"/>
          <w:lang w:eastAsia="es-ES"/>
        </w:rPr>
        <w:t>R</w:t>
      </w:r>
      <w:r w:rsidR="00AC7B25">
        <w:rPr>
          <w:rFonts w:ascii="Arial" w:eastAsia="Times New Roman" w:hAnsi="Arial" w:cs="Arial"/>
          <w:b/>
          <w:sz w:val="40"/>
          <w:szCs w:val="40"/>
          <w:lang w:eastAsia="es-ES"/>
        </w:rPr>
        <w:t>A DETERMINAR LA/</w:t>
      </w:r>
      <w:r w:rsidRPr="00F36C02">
        <w:rPr>
          <w:rFonts w:ascii="Arial" w:eastAsia="Times New Roman" w:hAnsi="Arial" w:cs="Arial"/>
          <w:b/>
          <w:sz w:val="40"/>
          <w:szCs w:val="40"/>
          <w:lang w:eastAsia="es-ES"/>
        </w:rPr>
        <w:t>S OFERTA/S ANORMAL/</w:t>
      </w:r>
      <w:r w:rsidR="00AC7B25">
        <w:rPr>
          <w:rFonts w:ascii="Arial" w:eastAsia="Times New Roman" w:hAnsi="Arial" w:cs="Arial"/>
          <w:b/>
          <w:sz w:val="40"/>
          <w:szCs w:val="40"/>
          <w:lang w:eastAsia="es-ES"/>
        </w:rPr>
        <w:t>E</w:t>
      </w:r>
      <w:r w:rsidRPr="00F36C02">
        <w:rPr>
          <w:rFonts w:ascii="Arial" w:eastAsia="Times New Roman" w:hAnsi="Arial" w:cs="Arial"/>
          <w:b/>
          <w:sz w:val="40"/>
          <w:szCs w:val="40"/>
          <w:lang w:eastAsia="es-ES"/>
        </w:rPr>
        <w:t>S O DESPROPORCIONADA/S.</w:t>
      </w:r>
    </w:p>
    <w:p w:rsidR="00206BC0" w:rsidRPr="00F36C02" w:rsidRDefault="00206BC0" w:rsidP="00206BC0">
      <w:pPr>
        <w:spacing w:after="0" w:line="240" w:lineRule="auto"/>
        <w:jc w:val="both"/>
        <w:rPr>
          <w:rFonts w:ascii="Arial" w:hAnsi="Arial" w:cs="Arial"/>
          <w:b/>
          <w:color w:val="000000"/>
          <w:sz w:val="20"/>
          <w:szCs w:val="20"/>
        </w:rPr>
      </w:pPr>
    </w:p>
    <w:p w:rsidR="001A4518" w:rsidRPr="008821E2" w:rsidRDefault="001A4518" w:rsidP="001A4518">
      <w:pPr>
        <w:autoSpaceDE w:val="0"/>
        <w:autoSpaceDN w:val="0"/>
        <w:adjustRightInd w:val="0"/>
        <w:spacing w:after="0" w:line="240" w:lineRule="auto"/>
        <w:jc w:val="both"/>
        <w:rPr>
          <w:rFonts w:ascii="Calibri" w:hAnsi="Calibri" w:cs="Calibri"/>
          <w:b/>
          <w:lang w:val="es-ES"/>
        </w:rPr>
      </w:pPr>
      <w:r w:rsidRPr="008821E2">
        <w:rPr>
          <w:rFonts w:ascii="Calibri" w:hAnsi="Calibri" w:cs="Calibri"/>
          <w:b/>
          <w:lang w:val="es-ES"/>
        </w:rPr>
        <w:t>CS/AH01/1101446911/25/PSS</w:t>
      </w:r>
    </w:p>
    <w:p w:rsidR="00B16C24" w:rsidRDefault="00B16C24" w:rsidP="00206BC0">
      <w:pPr>
        <w:spacing w:after="0" w:line="240" w:lineRule="auto"/>
        <w:jc w:val="both"/>
        <w:rPr>
          <w:rFonts w:ascii="Arial" w:hAnsi="Arial" w:cs="Arial"/>
          <w:b/>
          <w:color w:val="000000"/>
          <w:sz w:val="20"/>
          <w:szCs w:val="20"/>
        </w:rPr>
      </w:pPr>
    </w:p>
    <w:p w:rsidR="00B16C24" w:rsidRPr="00F36C02" w:rsidRDefault="00B16C24" w:rsidP="00206BC0">
      <w:pPr>
        <w:spacing w:after="0" w:line="240" w:lineRule="auto"/>
        <w:jc w:val="both"/>
        <w:rPr>
          <w:rFonts w:ascii="Arial" w:hAnsi="Arial" w:cs="Arial"/>
          <w:b/>
          <w:color w:val="000000"/>
          <w:sz w:val="20"/>
          <w:szCs w:val="20"/>
        </w:rPr>
      </w:pPr>
    </w:p>
    <w:p w:rsidR="00AC7B25" w:rsidRDefault="00AC7B25" w:rsidP="00AC7B25">
      <w:pPr>
        <w:spacing w:after="0" w:line="240" w:lineRule="auto"/>
        <w:jc w:val="both"/>
        <w:rPr>
          <w:rFonts w:ascii="Arial" w:hAnsi="Arial" w:cs="Arial"/>
          <w:lang w:val="es-ES"/>
        </w:rPr>
      </w:pPr>
      <w:r w:rsidRPr="00AC7B25">
        <w:rPr>
          <w:rFonts w:ascii="Arial" w:hAnsi="Arial" w:cs="Arial"/>
          <w:lang w:val="es-ES"/>
        </w:rPr>
        <w:t>La identificación de las ofertas que presenten unos valores anormales o desproporcionados se realizará en función de los siguientes límites y parámetros objetivos:</w:t>
      </w:r>
    </w:p>
    <w:p w:rsidR="00AC7B25" w:rsidRDefault="00AC7B25" w:rsidP="00AC7B25">
      <w:pPr>
        <w:spacing w:after="0" w:line="240" w:lineRule="auto"/>
        <w:jc w:val="both"/>
        <w:rPr>
          <w:rFonts w:ascii="Arial" w:hAnsi="Arial" w:cs="Arial"/>
          <w:lang w:val="es-ES"/>
        </w:rPr>
      </w:pPr>
    </w:p>
    <w:p w:rsidR="00206BC0" w:rsidRPr="00AC7B25" w:rsidRDefault="00AC7B25" w:rsidP="00AC7B25">
      <w:pPr>
        <w:spacing w:after="0" w:line="240" w:lineRule="auto"/>
        <w:jc w:val="both"/>
        <w:rPr>
          <w:rFonts w:ascii="Arial" w:hAnsi="Arial" w:cs="Arial"/>
          <w:lang w:val="es-ES"/>
        </w:rPr>
      </w:pPr>
      <w:r w:rsidRPr="00AC7B25">
        <w:rPr>
          <w:rFonts w:ascii="Arial" w:hAnsi="Arial" w:cs="Arial"/>
          <w:b/>
          <w:lang w:val="es-ES"/>
        </w:rPr>
        <w:t>¿Se ha determinado una pluralidad de criterio de adjudicación</w:t>
      </w:r>
      <w:r w:rsidR="00206BC0" w:rsidRPr="00AC7B25">
        <w:rPr>
          <w:rFonts w:ascii="Arial" w:hAnsi="Arial" w:cs="Arial"/>
          <w:lang w:val="es-ES"/>
        </w:rPr>
        <w:t xml:space="preserve">? </w:t>
      </w:r>
      <w:r w:rsidR="000270DF" w:rsidRPr="00AC7B25">
        <w:rPr>
          <w:rFonts w:ascii="Arial" w:hAnsi="Arial" w:cs="Arial"/>
          <w:lang w:val="es-ES"/>
        </w:rPr>
        <w:fldChar w:fldCharType="begin">
          <w:ffData>
            <w:name w:val="TRAM_U"/>
            <w:enabled/>
            <w:calcOnExit w:val="0"/>
            <w:checkBox>
              <w:sizeAuto/>
              <w:default w:val="1"/>
            </w:checkBox>
          </w:ffData>
        </w:fldChar>
      </w:r>
      <w:bookmarkStart w:id="0" w:name="TRAM_U"/>
      <w:r w:rsidR="000270DF" w:rsidRPr="00AC7B25">
        <w:rPr>
          <w:rFonts w:ascii="Arial" w:hAnsi="Arial" w:cs="Arial"/>
          <w:lang w:val="es-ES"/>
        </w:rPr>
        <w:instrText xml:space="preserve"> FORMCHECKBOX </w:instrText>
      </w:r>
      <w:r w:rsidR="001A4518">
        <w:rPr>
          <w:rFonts w:ascii="Arial" w:hAnsi="Arial" w:cs="Arial"/>
          <w:lang w:val="es-ES"/>
        </w:rPr>
      </w:r>
      <w:r w:rsidR="001A4518">
        <w:rPr>
          <w:rFonts w:ascii="Arial" w:hAnsi="Arial" w:cs="Arial"/>
          <w:lang w:val="es-ES"/>
        </w:rPr>
        <w:fldChar w:fldCharType="separate"/>
      </w:r>
      <w:r w:rsidR="000270DF" w:rsidRPr="00AC7B25">
        <w:rPr>
          <w:rFonts w:ascii="Arial" w:hAnsi="Arial" w:cs="Arial"/>
          <w:lang w:val="es-ES"/>
        </w:rPr>
        <w:fldChar w:fldCharType="end"/>
      </w:r>
      <w:bookmarkEnd w:id="0"/>
      <w:r w:rsidR="00206BC0" w:rsidRPr="00AC7B25">
        <w:rPr>
          <w:rFonts w:ascii="Arial" w:hAnsi="Arial" w:cs="Arial"/>
          <w:lang w:val="es-ES"/>
        </w:rPr>
        <w:t xml:space="preserve"> Sí  </w:t>
      </w:r>
      <w:r w:rsidR="00206BC0" w:rsidRPr="00AC7B25">
        <w:rPr>
          <w:rFonts w:ascii="Arial" w:hAnsi="Arial" w:cs="Arial"/>
          <w:lang w:val="es-ES"/>
        </w:rPr>
        <w:fldChar w:fldCharType="begin">
          <w:ffData>
            <w:name w:val="TRAM_O"/>
            <w:enabled/>
            <w:calcOnExit w:val="0"/>
            <w:checkBox>
              <w:sizeAuto/>
              <w:default w:val="0"/>
            </w:checkBox>
          </w:ffData>
        </w:fldChar>
      </w:r>
      <w:r w:rsidR="00206BC0" w:rsidRPr="00AC7B25">
        <w:rPr>
          <w:rFonts w:ascii="Arial" w:hAnsi="Arial" w:cs="Arial"/>
          <w:lang w:val="es-ES"/>
        </w:rPr>
        <w:instrText xml:space="preserve"> FORMCHECKBOX </w:instrText>
      </w:r>
      <w:r w:rsidR="001A4518">
        <w:rPr>
          <w:rFonts w:ascii="Arial" w:hAnsi="Arial" w:cs="Arial"/>
          <w:lang w:val="es-ES"/>
        </w:rPr>
      </w:r>
      <w:r w:rsidR="001A4518">
        <w:rPr>
          <w:rFonts w:ascii="Arial" w:hAnsi="Arial" w:cs="Arial"/>
          <w:lang w:val="es-ES"/>
        </w:rPr>
        <w:fldChar w:fldCharType="separate"/>
      </w:r>
      <w:r w:rsidR="00206BC0" w:rsidRPr="00AC7B25">
        <w:rPr>
          <w:rFonts w:ascii="Arial" w:hAnsi="Arial" w:cs="Arial"/>
          <w:lang w:val="es-ES"/>
        </w:rPr>
        <w:fldChar w:fldCharType="end"/>
      </w:r>
      <w:r w:rsidR="00206BC0" w:rsidRPr="00AC7B25">
        <w:rPr>
          <w:rFonts w:ascii="Arial" w:hAnsi="Arial" w:cs="Arial"/>
          <w:lang w:val="es-ES"/>
        </w:rPr>
        <w:t xml:space="preserve"> No</w:t>
      </w:r>
    </w:p>
    <w:p w:rsidR="00206BC0" w:rsidRPr="00AC7B25" w:rsidRDefault="00206BC0" w:rsidP="00206BC0">
      <w:pPr>
        <w:spacing w:after="0" w:line="240" w:lineRule="auto"/>
        <w:jc w:val="both"/>
        <w:rPr>
          <w:rFonts w:ascii="Arial" w:hAnsi="Arial" w:cs="Arial"/>
          <w:lang w:val="es-ES"/>
        </w:rPr>
      </w:pPr>
    </w:p>
    <w:p w:rsidR="00206BC0" w:rsidRDefault="00AC7B25" w:rsidP="00206BC0">
      <w:pPr>
        <w:spacing w:after="0" w:line="240" w:lineRule="auto"/>
        <w:jc w:val="both"/>
        <w:rPr>
          <w:rFonts w:ascii="Arial" w:hAnsi="Arial" w:cs="Arial"/>
          <w:lang w:val="es-ES"/>
        </w:rPr>
      </w:pPr>
      <w:r w:rsidRPr="00AC7B25">
        <w:rPr>
          <w:rFonts w:ascii="Arial" w:hAnsi="Arial" w:cs="Arial"/>
          <w:lang w:val="es-ES"/>
        </w:rPr>
        <w:t>Parámetros: los siguientes parámetros se refieren a la oferta considerada en su conjunto.</w:t>
      </w:r>
    </w:p>
    <w:p w:rsidR="00AC7B25" w:rsidRPr="00AC7B25" w:rsidRDefault="00AC7B25" w:rsidP="00206BC0">
      <w:pPr>
        <w:spacing w:after="0" w:line="240" w:lineRule="auto"/>
        <w:jc w:val="both"/>
        <w:rPr>
          <w:rFonts w:ascii="Arial" w:hAnsi="Arial" w:cs="Arial"/>
          <w:lang w:val="es-ES"/>
        </w:rPr>
      </w:pPr>
    </w:p>
    <w:p w:rsidR="00122DA9" w:rsidRDefault="00AC7B25" w:rsidP="00122DA9">
      <w:pPr>
        <w:spacing w:after="0" w:line="240" w:lineRule="auto"/>
        <w:jc w:val="both"/>
        <w:rPr>
          <w:rFonts w:ascii="Arial" w:hAnsi="Arial" w:cs="Arial"/>
          <w:lang w:val="es-ES"/>
        </w:rPr>
      </w:pPr>
      <w:r w:rsidRPr="00AC7B25">
        <w:rPr>
          <w:rFonts w:ascii="Arial" w:hAnsi="Arial" w:cs="Arial"/>
          <w:lang w:val="es-ES"/>
        </w:rPr>
        <w:t>Se considerará una oferta incursa en valor anormal o desproporcionado, a los efectos del artículo 149.4 de la LCSP, cuando la puntuación obtenida por los criterios de adjudicación que no son precio esté por encima del valor que resulte de la suma de las siguientes variables 1 y 3, y que, al mismo tiempo, su oferta económica en (*) sea inferior a la 20%:</w:t>
      </w:r>
    </w:p>
    <w:p w:rsidR="00AC7B25" w:rsidRPr="00AC7B25" w:rsidRDefault="00AC7B25" w:rsidP="00122DA9">
      <w:pPr>
        <w:spacing w:after="0" w:line="240" w:lineRule="auto"/>
        <w:jc w:val="both"/>
        <w:rPr>
          <w:rFonts w:ascii="Arial" w:hAnsi="Arial" w:cs="Arial"/>
          <w:lang w:val="es-ES"/>
        </w:rPr>
      </w:pPr>
    </w:p>
    <w:p w:rsidR="00122DA9" w:rsidRPr="00AC7B25" w:rsidRDefault="00122DA9" w:rsidP="00122DA9">
      <w:pPr>
        <w:spacing w:after="0" w:line="240" w:lineRule="auto"/>
        <w:jc w:val="both"/>
        <w:rPr>
          <w:rFonts w:ascii="Arial" w:hAnsi="Arial" w:cs="Arial"/>
          <w:lang w:val="es-ES"/>
        </w:rPr>
      </w:pPr>
      <w:r w:rsidRPr="00AC7B25">
        <w:rPr>
          <w:rFonts w:ascii="Arial" w:hAnsi="Arial" w:cs="Arial"/>
          <w:lang w:val="es-ES"/>
        </w:rPr>
        <w:t xml:space="preserve">1. La </w:t>
      </w:r>
      <w:r w:rsidR="0007338E" w:rsidRPr="0007338E">
        <w:rPr>
          <w:rFonts w:ascii="Arial" w:hAnsi="Arial" w:cs="Arial"/>
          <w:lang w:val="es-ES"/>
        </w:rPr>
        <w:t>media aritmética de la puntuación obtenida por las empresas licitadoras en los criterios de adjudicación que no son precio.</w:t>
      </w:r>
    </w:p>
    <w:p w:rsidR="00122DA9" w:rsidRPr="00AC7B25" w:rsidRDefault="00122DA9" w:rsidP="00122DA9">
      <w:pPr>
        <w:spacing w:after="0" w:line="240" w:lineRule="auto"/>
        <w:jc w:val="both"/>
        <w:rPr>
          <w:rFonts w:ascii="Arial" w:hAnsi="Arial" w:cs="Arial"/>
          <w:lang w:val="es-ES"/>
        </w:rPr>
      </w:pPr>
    </w:p>
    <w:p w:rsidR="00122DA9" w:rsidRPr="00AC7B25" w:rsidRDefault="00122DA9" w:rsidP="00122DA9">
      <w:pPr>
        <w:spacing w:after="0" w:line="240" w:lineRule="auto"/>
        <w:jc w:val="both"/>
        <w:rPr>
          <w:rFonts w:ascii="Arial" w:hAnsi="Arial" w:cs="Arial"/>
          <w:lang w:val="es-ES"/>
        </w:rPr>
      </w:pPr>
      <w:r w:rsidRPr="00AC7B25">
        <w:rPr>
          <w:rFonts w:ascii="Arial" w:hAnsi="Arial" w:cs="Arial"/>
          <w:lang w:val="es-ES"/>
        </w:rPr>
        <w:t xml:space="preserve">2. </w:t>
      </w:r>
      <w:r w:rsidR="0007338E" w:rsidRPr="0007338E">
        <w:rPr>
          <w:rFonts w:ascii="Arial" w:hAnsi="Arial" w:cs="Arial"/>
          <w:lang w:val="es-ES"/>
        </w:rPr>
        <w:t>El desvío de cada una de las puntuaciones obtenidas por las empresas licitadoras respecto a la media de las puntuaciones en los criterios de adjudicación que no son precio.</w:t>
      </w:r>
    </w:p>
    <w:p w:rsidR="00122DA9" w:rsidRPr="00AC7B25" w:rsidRDefault="00122DA9" w:rsidP="00122DA9">
      <w:pPr>
        <w:spacing w:after="0" w:line="240" w:lineRule="auto"/>
        <w:jc w:val="both"/>
        <w:rPr>
          <w:rFonts w:ascii="Arial" w:hAnsi="Arial" w:cs="Arial"/>
          <w:lang w:val="es-ES"/>
        </w:rPr>
      </w:pPr>
    </w:p>
    <w:p w:rsidR="00122DA9" w:rsidRPr="00AC7B25" w:rsidRDefault="00122DA9" w:rsidP="00122DA9">
      <w:pPr>
        <w:spacing w:after="0" w:line="240" w:lineRule="auto"/>
        <w:jc w:val="both"/>
        <w:rPr>
          <w:rFonts w:ascii="Arial" w:hAnsi="Arial" w:cs="Arial"/>
          <w:lang w:val="es-ES"/>
        </w:rPr>
      </w:pPr>
      <w:r w:rsidRPr="00AC7B25">
        <w:rPr>
          <w:rFonts w:ascii="Arial" w:hAnsi="Arial" w:cs="Arial"/>
          <w:lang w:val="es-ES"/>
        </w:rPr>
        <w:t xml:space="preserve">3. El </w:t>
      </w:r>
      <w:r w:rsidR="0007338E" w:rsidRPr="0007338E">
        <w:rPr>
          <w:rFonts w:ascii="Arial" w:hAnsi="Arial" w:cs="Arial"/>
          <w:lang w:val="es-ES"/>
        </w:rPr>
        <w:t>cálculo de la media aritmética de las desviaciones obtenidas en valor absoluto, es decir, sin tener en cuenta el signo en mayor o menor medida, en los criterios de</w:t>
      </w:r>
      <w:r w:rsidR="0007338E">
        <w:rPr>
          <w:rFonts w:ascii="Arial" w:hAnsi="Arial" w:cs="Arial"/>
          <w:lang w:val="es-ES"/>
        </w:rPr>
        <w:t xml:space="preserve"> adjudicación que no son precio</w:t>
      </w:r>
      <w:r w:rsidRPr="00AC7B25">
        <w:rPr>
          <w:rFonts w:ascii="Arial" w:hAnsi="Arial" w:cs="Arial"/>
          <w:lang w:val="es-ES"/>
        </w:rPr>
        <w:t>.</w:t>
      </w:r>
    </w:p>
    <w:p w:rsidR="00122DA9" w:rsidRPr="00AC7B25" w:rsidRDefault="00122DA9" w:rsidP="00122DA9">
      <w:pPr>
        <w:spacing w:after="0" w:line="240" w:lineRule="auto"/>
        <w:jc w:val="both"/>
        <w:rPr>
          <w:rFonts w:ascii="Arial" w:hAnsi="Arial" w:cs="Arial"/>
          <w:lang w:val="es-ES"/>
        </w:rPr>
      </w:pPr>
    </w:p>
    <w:p w:rsidR="00122DA9" w:rsidRPr="00AC7B25" w:rsidRDefault="00122DA9" w:rsidP="00122DA9">
      <w:pPr>
        <w:spacing w:after="0" w:line="240" w:lineRule="auto"/>
        <w:jc w:val="both"/>
        <w:rPr>
          <w:rFonts w:ascii="Arial" w:hAnsi="Arial" w:cs="Arial"/>
          <w:lang w:val="es-ES"/>
        </w:rPr>
      </w:pPr>
      <w:r w:rsidRPr="00AC7B25">
        <w:rPr>
          <w:rFonts w:ascii="Arial" w:hAnsi="Arial" w:cs="Arial"/>
          <w:lang w:val="es-ES"/>
        </w:rPr>
        <w:t xml:space="preserve">(*) No </w:t>
      </w:r>
      <w:r w:rsidR="0007338E" w:rsidRPr="0007338E">
        <w:rPr>
          <w:rFonts w:ascii="Arial" w:hAnsi="Arial" w:cs="Arial"/>
          <w:lang w:val="es-ES"/>
        </w:rPr>
        <w:t>obstante, cuando concurran tres empresas licitadoras, para el cómputo de la media se excluirá la oferta económica (precio) que sea de mayor cuantía cuando sea superior en más de 15 unidades porcentuales a la media.</w:t>
      </w:r>
    </w:p>
    <w:p w:rsidR="00122DA9" w:rsidRPr="00AC7B25" w:rsidRDefault="00122DA9" w:rsidP="00122DA9">
      <w:pPr>
        <w:spacing w:after="0" w:line="240" w:lineRule="auto"/>
        <w:jc w:val="both"/>
        <w:rPr>
          <w:rFonts w:ascii="Arial" w:hAnsi="Arial" w:cs="Arial"/>
          <w:lang w:val="es-ES"/>
        </w:rPr>
      </w:pPr>
    </w:p>
    <w:p w:rsidR="000346A9" w:rsidRPr="00AC7B25" w:rsidRDefault="0007338E" w:rsidP="00206BC0">
      <w:pPr>
        <w:spacing w:after="0" w:line="240" w:lineRule="auto"/>
        <w:jc w:val="both"/>
        <w:rPr>
          <w:rFonts w:ascii="Arial" w:hAnsi="Arial" w:cs="Arial"/>
          <w:lang w:val="es-ES"/>
        </w:rPr>
      </w:pPr>
      <w:r w:rsidRPr="0007338E">
        <w:rPr>
          <w:rFonts w:ascii="Arial" w:hAnsi="Arial" w:cs="Arial"/>
          <w:lang w:val="es-ES"/>
        </w:rPr>
        <w:t>Del mismo modo, cuando concurran cuatro empresas licitadoras o más, si existen ofertas económicas (precios) superiores a la media en más de 15 unidades porcentuales, se calculará una nueva media sólo con las ofertas que no estén en el caso indicado. En todo caso, si el número de las demás ofertas es inferior a tres, la nueva media se calculará sobre las tres ofertas de menor cuantía.</w:t>
      </w:r>
    </w:p>
    <w:p w:rsidR="00206BC0" w:rsidRPr="00AC7B25" w:rsidRDefault="00206BC0" w:rsidP="00206BC0">
      <w:pPr>
        <w:spacing w:after="0" w:line="240" w:lineRule="auto"/>
        <w:jc w:val="both"/>
        <w:rPr>
          <w:rFonts w:ascii="Arial" w:hAnsi="Arial" w:cs="Arial"/>
          <w:lang w:val="es-ES"/>
        </w:rPr>
      </w:pPr>
    </w:p>
    <w:p w:rsidR="00206BC0" w:rsidRPr="00AC7B25" w:rsidRDefault="0007338E" w:rsidP="0007338E">
      <w:pPr>
        <w:spacing w:after="0" w:line="240" w:lineRule="auto"/>
        <w:jc w:val="both"/>
        <w:rPr>
          <w:rFonts w:ascii="Arial" w:hAnsi="Arial" w:cs="Arial"/>
          <w:lang w:val="es-ES"/>
        </w:rPr>
      </w:pPr>
      <w:r w:rsidRPr="0007338E">
        <w:rPr>
          <w:rFonts w:ascii="Arial" w:hAnsi="Arial" w:cs="Arial"/>
          <w:lang w:val="es-ES"/>
        </w:rPr>
        <w:t>Una vez identificado alguno de los anteriores supuestos, se instruirá el correspondiente procedimiento contradictorio, de acuerdo con la cláusula 12.5 del PCAP.</w:t>
      </w:r>
    </w:p>
    <w:sectPr w:rsidR="00206BC0" w:rsidRPr="00AC7B25" w:rsidSect="00AC7B25">
      <w:headerReference w:type="even" r:id="rId10"/>
      <w:headerReference w:type="default" r:id="rId11"/>
      <w:footerReference w:type="even" r:id="rId12"/>
      <w:footerReference w:type="default" r:id="rId13"/>
      <w:headerReference w:type="first" r:id="rId14"/>
      <w:footerReference w:type="first" r:id="rId15"/>
      <w:pgSz w:w="11906" w:h="16838"/>
      <w:pgMar w:top="1701"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E7D" w:rsidRDefault="00031E7D" w:rsidP="00143FBD">
      <w:pPr>
        <w:spacing w:after="0" w:line="240" w:lineRule="auto"/>
      </w:pPr>
      <w:r>
        <w:separator/>
      </w:r>
    </w:p>
  </w:endnote>
  <w:endnote w:type="continuationSeparator" w:id="0">
    <w:p w:rsidR="00031E7D" w:rsidRDefault="00031E7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0DF" w:rsidRDefault="000270DF">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0DF" w:rsidRDefault="000270DF" w:rsidP="000270DF">
    <w:pPr>
      <w:pStyle w:val="Peu"/>
      <w:ind w:left="-284"/>
    </w:pPr>
    <w:bookmarkStart w:id="2" w:name="_GoBack"/>
    <w:r>
      <w:rPr>
        <w:noProof/>
        <w:lang w:eastAsia="ca-ES"/>
      </w:rPr>
      <w:drawing>
        <wp:inline distT="0" distB="0" distL="0" distR="0" wp14:anchorId="0916D00E" wp14:editId="4B385764">
          <wp:extent cx="1266825" cy="334301"/>
          <wp:effectExtent l="0" t="0" r="0" b="8890"/>
          <wp:docPr id="28" name="Imatge 28" descr="6145F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2" descr="6145F9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900" cy="334848"/>
                  </a:xfrm>
                  <a:prstGeom prst="rect">
                    <a:avLst/>
                  </a:prstGeom>
                  <a:noFill/>
                  <a:ln>
                    <a:noFill/>
                  </a:ln>
                </pic:spPr>
              </pic:pic>
            </a:graphicData>
          </a:graphic>
        </wp:inline>
      </w:drawing>
    </w:r>
    <w:bookmarkEnd w:id="2"/>
    <w:r>
      <w:t xml:space="preserve"> </w:t>
    </w:r>
    <w:r>
      <w:rPr>
        <w:noProof/>
        <w:lang w:eastAsia="ca-ES"/>
      </w:rPr>
      <w:drawing>
        <wp:inline distT="0" distB="0" distL="0" distR="0" wp14:anchorId="4B7D7AE8" wp14:editId="27E0FF7B">
          <wp:extent cx="1562100" cy="381000"/>
          <wp:effectExtent l="0" t="0" r="0" b="0"/>
          <wp:docPr id="29" name="Imatge 29" descr="730D5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3" descr="730D52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381000"/>
                  </a:xfrm>
                  <a:prstGeom prst="rect">
                    <a:avLst/>
                  </a:prstGeom>
                  <a:noFill/>
                  <a:ln>
                    <a:noFill/>
                  </a:ln>
                </pic:spPr>
              </pic:pic>
            </a:graphicData>
          </a:graphic>
        </wp:inline>
      </w:drawing>
    </w:r>
    <w:r>
      <w:t xml:space="preserve"> </w:t>
    </w:r>
    <w:r>
      <w:rPr>
        <w:noProof/>
        <w:lang w:eastAsia="ca-ES"/>
      </w:rPr>
      <w:drawing>
        <wp:inline distT="0" distB="0" distL="0" distR="0" wp14:anchorId="7DB5EC6B" wp14:editId="473BC3CD">
          <wp:extent cx="1314450" cy="400050"/>
          <wp:effectExtent l="0" t="0" r="0" b="0"/>
          <wp:docPr id="30" name="Imatge 30" descr="F1DD94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4" descr="F1DD948F"/>
                  <pic:cNvPicPr>
                    <a:picLocks noChangeAspect="1" noChangeArrowheads="1"/>
                  </pic:cNvPicPr>
                </pic:nvPicPr>
                <pic:blipFill>
                  <a:blip r:embed="rId3">
                    <a:extLst>
                      <a:ext uri="{28A0092B-C50C-407E-A947-70E740481C1C}">
                        <a14:useLocalDpi xmlns:a14="http://schemas.microsoft.com/office/drawing/2010/main" val="0"/>
                      </a:ext>
                    </a:extLst>
                  </a:blip>
                  <a:srcRect l="6123" b="3818"/>
                  <a:stretch>
                    <a:fillRect/>
                  </a:stretch>
                </pic:blipFill>
                <pic:spPr bwMode="auto">
                  <a:xfrm>
                    <a:off x="0" y="0"/>
                    <a:ext cx="1314450" cy="400050"/>
                  </a:xfrm>
                  <a:prstGeom prst="rect">
                    <a:avLst/>
                  </a:prstGeom>
                  <a:noFill/>
                  <a:ln>
                    <a:noFill/>
                  </a:ln>
                </pic:spPr>
              </pic:pic>
            </a:graphicData>
          </a:graphic>
        </wp:inline>
      </w:drawing>
    </w:r>
    <w:r>
      <w:t xml:space="preserve"> </w:t>
    </w:r>
    <w:r>
      <w:rPr>
        <w:noProof/>
        <w:lang w:eastAsia="ca-ES"/>
      </w:rPr>
      <w:drawing>
        <wp:inline distT="0" distB="0" distL="0" distR="0" wp14:anchorId="5AD35DEC" wp14:editId="79C70763">
          <wp:extent cx="1333500" cy="352425"/>
          <wp:effectExtent l="0" t="0" r="0" b="9525"/>
          <wp:docPr id="31" name="Imatge 31" descr="A50BDC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5" descr="A50BDC7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00" cy="352425"/>
                  </a:xfrm>
                  <a:prstGeom prst="rect">
                    <a:avLst/>
                  </a:prstGeom>
                  <a:noFill/>
                  <a:ln>
                    <a:noFill/>
                  </a:ln>
                </pic:spPr>
              </pic:pic>
            </a:graphicData>
          </a:graphic>
        </wp:inline>
      </w:drawing>
    </w:r>
  </w:p>
  <w:p w:rsidR="000270DF" w:rsidRDefault="000270DF">
    <w:pPr>
      <w:pStyle w:val="Peu"/>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0DF" w:rsidRDefault="000270DF">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E7D" w:rsidRDefault="00031E7D" w:rsidP="00143FBD">
      <w:pPr>
        <w:spacing w:after="0" w:line="240" w:lineRule="auto"/>
      </w:pPr>
      <w:r>
        <w:separator/>
      </w:r>
    </w:p>
  </w:footnote>
  <w:footnote w:type="continuationSeparator" w:id="0">
    <w:p w:rsidR="00031E7D" w:rsidRDefault="00031E7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0DF" w:rsidRDefault="000270DF">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FBD" w:rsidRDefault="001A4518" w:rsidP="001A4518">
    <w:pPr>
      <w:jc w:val="right"/>
    </w:pPr>
    <w:ins w:id="1" w:author="Gomez Rodriguez, David" w:date="2025-09-18T10:18:00Z">
      <w:r w:rsidRPr="004F7A31">
        <w:rPr>
          <w:b/>
          <w:noProof/>
        </w:rPr>
        <w:drawing>
          <wp:inline distT="0" distB="0" distL="0" distR="0" wp14:anchorId="30A0AB53" wp14:editId="1ED9616D">
            <wp:extent cx="1743075" cy="704850"/>
            <wp:effectExtent l="0" t="0" r="9525" b="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704850"/>
                    </a:xfrm>
                    <a:prstGeom prst="rect">
                      <a:avLst/>
                    </a:prstGeom>
                    <a:noFill/>
                    <a:ln>
                      <a:noFill/>
                    </a:ln>
                  </pic:spPr>
                </pic:pic>
              </a:graphicData>
            </a:graphic>
          </wp:inline>
        </w:drawing>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0DF" w:rsidRDefault="000270DF">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omez Rodriguez, David">
    <w15:presenceInfo w15:providerId="None" w15:userId="Gomez Rodriguez, Dav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270DF"/>
    <w:rsid w:val="00031E7D"/>
    <w:rsid w:val="000346A9"/>
    <w:rsid w:val="0007338E"/>
    <w:rsid w:val="000B4D11"/>
    <w:rsid w:val="000E5028"/>
    <w:rsid w:val="00122DA9"/>
    <w:rsid w:val="00143FBD"/>
    <w:rsid w:val="001867D6"/>
    <w:rsid w:val="001A4518"/>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AC7B25"/>
    <w:rsid w:val="00B16C24"/>
    <w:rsid w:val="00B5639A"/>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5B49F-12DD-4914-8ED8-2B57E8AF7140}">
  <ds:schemaRefs>
    <ds:schemaRef ds:uri="http://schemas.microsoft.com/sharepoint/v3/contenttype/forms"/>
  </ds:schemaRefs>
</ds:datastoreItem>
</file>

<file path=customXml/itemProps2.xml><?xml version="1.0" encoding="utf-8"?>
<ds:datastoreItem xmlns:ds="http://schemas.openxmlformats.org/officeDocument/2006/customXml" ds:itemID="{5784D83B-4C67-48C0-BE9C-C5B36F22C7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9C6AAD-F857-42A0-A356-A60EF67EC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316</Words>
  <Characters>1803</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Gomez Rodriguez, David</cp:lastModifiedBy>
  <cp:revision>7</cp:revision>
  <cp:lastPrinted>2015-11-27T11:06:00Z</cp:lastPrinted>
  <dcterms:created xsi:type="dcterms:W3CDTF">2023-07-07T06:34:00Z</dcterms:created>
  <dcterms:modified xsi:type="dcterms:W3CDTF">2025-09-26T08:49:00Z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